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9F7" w:rsidRPr="00CB79F7" w:rsidRDefault="00CB79F7" w:rsidP="00CB79F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Deliverable </w:t>
      </w:r>
      <w:r w:rsidRPr="00CB79F7">
        <w:rPr>
          <w:b/>
          <w:sz w:val="28"/>
          <w:szCs w:val="28"/>
        </w:rPr>
        <w:t>T28</w:t>
      </w:r>
    </w:p>
    <w:p w:rsidR="00CB79F7" w:rsidRDefault="00CB79F7" w:rsidP="00CB79F7">
      <w:pPr>
        <w:rPr>
          <w:b/>
          <w:sz w:val="28"/>
          <w:szCs w:val="28"/>
        </w:rPr>
      </w:pPr>
      <w:r w:rsidRPr="00CB79F7">
        <w:rPr>
          <w:b/>
          <w:sz w:val="28"/>
          <w:szCs w:val="28"/>
        </w:rPr>
        <w:t>WP3.1 CST</w:t>
      </w:r>
    </w:p>
    <w:p w:rsidR="005E0CAD" w:rsidRPr="005E0CAD" w:rsidRDefault="005E0CAD" w:rsidP="005E0CAD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Gestusopmærkning af eksisterende </w:t>
      </w:r>
      <w:proofErr w:type="spellStart"/>
      <w:r>
        <w:rPr>
          <w:b/>
          <w:sz w:val="28"/>
          <w:szCs w:val="28"/>
        </w:rPr>
        <w:t>MOVIN-</w:t>
      </w:r>
      <w:r w:rsidR="002B053D">
        <w:rPr>
          <w:b/>
          <w:sz w:val="28"/>
          <w:szCs w:val="28"/>
        </w:rPr>
        <w:t>samtaler</w:t>
      </w:r>
      <w:proofErr w:type="spellEnd"/>
    </w:p>
    <w:p w:rsidR="00CB79F7" w:rsidRPr="00CB79F7" w:rsidRDefault="00CB79F7" w:rsidP="00CB79F7">
      <w:pPr>
        <w:rPr>
          <w:rFonts w:ascii="Times New Roman" w:hAnsi="Times New Roman" w:cs="Times New Roman"/>
        </w:rPr>
      </w:pPr>
      <w:r w:rsidRPr="00CB79F7">
        <w:rPr>
          <w:rFonts w:ascii="Times New Roman" w:hAnsi="Times New Roman" w:cs="Times New Roman"/>
        </w:rPr>
        <w:t xml:space="preserve">ANVILs specifikationsfil er blevet tilpasset til opmærkning af </w:t>
      </w:r>
      <w:r>
        <w:rPr>
          <w:rFonts w:ascii="Times New Roman" w:hAnsi="Times New Roman" w:cs="Times New Roman"/>
        </w:rPr>
        <w:t xml:space="preserve">håndgestus i </w:t>
      </w:r>
      <w:r w:rsidR="002B053D">
        <w:rPr>
          <w:rFonts w:ascii="Times New Roman" w:hAnsi="Times New Roman" w:cs="Times New Roman"/>
        </w:rPr>
        <w:t>samtaler</w:t>
      </w:r>
      <w:r w:rsidR="002B053D" w:rsidRPr="00CB79F7">
        <w:rPr>
          <w:rFonts w:ascii="Times New Roman" w:hAnsi="Times New Roman" w:cs="Times New Roman"/>
        </w:rPr>
        <w:t xml:space="preserve"> </w:t>
      </w:r>
      <w:r w:rsidRPr="00CB79F7">
        <w:rPr>
          <w:rFonts w:ascii="Times New Roman" w:hAnsi="Times New Roman" w:cs="Times New Roman"/>
        </w:rPr>
        <w:t xml:space="preserve">med tre </w:t>
      </w:r>
      <w:r w:rsidR="002B053D" w:rsidRPr="00CB79F7">
        <w:rPr>
          <w:rFonts w:ascii="Times New Roman" w:hAnsi="Times New Roman" w:cs="Times New Roman"/>
        </w:rPr>
        <w:t>dialog</w:t>
      </w:r>
      <w:r w:rsidR="002B053D">
        <w:rPr>
          <w:rFonts w:ascii="Times New Roman" w:hAnsi="Times New Roman" w:cs="Times New Roman"/>
        </w:rPr>
        <w:t>deltagere</w:t>
      </w:r>
      <w:r w:rsidRPr="00CB79F7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CB79F7" w:rsidRDefault="00CB79F7" w:rsidP="00CB79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CB79F7">
        <w:rPr>
          <w:rFonts w:ascii="Times New Roman" w:hAnsi="Times New Roman" w:cs="Times New Roman"/>
        </w:rPr>
        <w:t>ideoen "gamledage</w:t>
      </w:r>
      <w:r>
        <w:rPr>
          <w:rFonts w:ascii="Times New Roman" w:hAnsi="Times New Roman" w:cs="Times New Roman"/>
        </w:rPr>
        <w:t>.mov</w:t>
      </w:r>
      <w:r w:rsidRPr="00CB79F7">
        <w:rPr>
          <w:rFonts w:ascii="Times New Roman" w:hAnsi="Times New Roman" w:cs="Times New Roman"/>
        </w:rPr>
        <w:t>"</w:t>
      </w:r>
      <w:r>
        <w:rPr>
          <w:rFonts w:ascii="Times New Roman" w:hAnsi="Times New Roman" w:cs="Times New Roman"/>
        </w:rPr>
        <w:t xml:space="preserve"> er blevet konverteret til avi-format. Lyden er blevet konverteret til wav-format.</w:t>
      </w:r>
      <w:r w:rsidRPr="00CB79F7">
        <w:rPr>
          <w:rFonts w:ascii="Times New Roman" w:hAnsi="Times New Roman" w:cs="Times New Roman"/>
        </w:rPr>
        <w:t xml:space="preserve"> </w:t>
      </w:r>
    </w:p>
    <w:p w:rsidR="00CB79F7" w:rsidRPr="00CB79F7" w:rsidRDefault="00CB79F7" w:rsidP="00CB79F7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Cha-transskription</w:t>
      </w:r>
      <w:proofErr w:type="spellEnd"/>
      <w:r>
        <w:rPr>
          <w:rFonts w:ascii="Times New Roman" w:hAnsi="Times New Roman" w:cs="Times New Roman"/>
        </w:rPr>
        <w:t xml:space="preserve"> fra </w:t>
      </w:r>
      <w:commentRangeStart w:id="0"/>
      <w:proofErr w:type="spellStart"/>
      <w:r>
        <w:rPr>
          <w:rFonts w:ascii="Times New Roman" w:hAnsi="Times New Roman" w:cs="Times New Roman"/>
        </w:rPr>
        <w:t>CHILD</w:t>
      </w:r>
      <w:ins w:id="1" w:author="Costanza Navarretta" w:date="2010-06-17T15:09:00Z">
        <w:r w:rsidR="00D46A0E">
          <w:rPr>
            <w:rFonts w:ascii="Times New Roman" w:hAnsi="Times New Roman" w:cs="Times New Roman"/>
          </w:rPr>
          <w:t>-systemet</w:t>
        </w:r>
      </w:ins>
      <w:proofErr w:type="spellEnd"/>
      <w:r w:rsidRPr="00CB79F7">
        <w:rPr>
          <w:rFonts w:ascii="Times New Roman" w:hAnsi="Times New Roman" w:cs="Times New Roman"/>
        </w:rPr>
        <w:t xml:space="preserve"> </w:t>
      </w:r>
      <w:commentRangeStart w:id="2"/>
      <w:del w:id="3" w:author="Costanza Navarretta" w:date="2010-06-17T15:08:00Z">
        <w:r w:rsidRPr="00CB79F7" w:rsidDel="00D46A0E">
          <w:rPr>
            <w:rFonts w:ascii="Times New Roman" w:hAnsi="Times New Roman" w:cs="Times New Roman"/>
          </w:rPr>
          <w:delText>i</w:delText>
        </w:r>
      </w:del>
      <w:commentRangeEnd w:id="0"/>
      <w:commentRangeEnd w:id="2"/>
      <w:r w:rsidR="00D46A0E">
        <w:rPr>
          <w:rStyle w:val="CommentReference"/>
        </w:rPr>
        <w:commentReference w:id="2"/>
      </w:r>
      <w:del w:id="4" w:author="Costanza Navarretta" w:date="2010-06-17T15:08:00Z">
        <w:r w:rsidR="002B053D" w:rsidDel="00D46A0E">
          <w:rPr>
            <w:rStyle w:val="CommentReference"/>
          </w:rPr>
          <w:commentReference w:id="0"/>
        </w:r>
        <w:r w:rsidRPr="00CB79F7" w:rsidDel="00D46A0E">
          <w:rPr>
            <w:rFonts w:ascii="Times New Roman" w:hAnsi="Times New Roman" w:cs="Times New Roman"/>
          </w:rPr>
          <w:delText xml:space="preserve"> </w:delText>
        </w:r>
      </w:del>
      <w:r w:rsidRPr="00CB79F7">
        <w:rPr>
          <w:rFonts w:ascii="Times New Roman" w:hAnsi="Times New Roman" w:cs="Times New Roman"/>
        </w:rPr>
        <w:t>er blevet konverteret til PRAAT og</w:t>
      </w:r>
      <w:r>
        <w:rPr>
          <w:rFonts w:ascii="Times New Roman" w:hAnsi="Times New Roman" w:cs="Times New Roman"/>
        </w:rPr>
        <w:t xml:space="preserve"> dernæst</w:t>
      </w:r>
      <w:r w:rsidRPr="00CB79F7">
        <w:rPr>
          <w:rFonts w:ascii="Times New Roman" w:hAnsi="Times New Roman" w:cs="Times New Roman"/>
        </w:rPr>
        <w:t xml:space="preserve"> inddelt i mindre dele. De</w:t>
      </w:r>
      <w:r>
        <w:rPr>
          <w:rFonts w:ascii="Times New Roman" w:hAnsi="Times New Roman" w:cs="Times New Roman"/>
        </w:rPr>
        <w:t xml:space="preserve"> resulterende transskriptioner </w:t>
      </w:r>
      <w:r w:rsidRPr="00CB79F7">
        <w:rPr>
          <w:rFonts w:ascii="Times New Roman" w:hAnsi="Times New Roman" w:cs="Times New Roman"/>
        </w:rPr>
        <w:t>er blevet gentransskriberet</w:t>
      </w:r>
      <w:r>
        <w:rPr>
          <w:rFonts w:ascii="Times New Roman" w:hAnsi="Times New Roman" w:cs="Times New Roman"/>
        </w:rPr>
        <w:t xml:space="preserve"> </w:t>
      </w:r>
      <w:ins w:id="5" w:author="Costanza Navarretta" w:date="2010-06-17T15:09:00Z">
        <w:r w:rsidR="00D46A0E">
          <w:rPr>
            <w:rFonts w:ascii="Times New Roman" w:hAnsi="Times New Roman" w:cs="Times New Roman"/>
          </w:rPr>
          <w:t xml:space="preserve">således at de følger </w:t>
        </w:r>
      </w:ins>
      <w:del w:id="6" w:author="Costanza Navarretta" w:date="2010-06-17T15:09:00Z">
        <w:r w:rsidDel="00D46A0E">
          <w:rPr>
            <w:rFonts w:ascii="Times New Roman" w:hAnsi="Times New Roman" w:cs="Times New Roman"/>
          </w:rPr>
          <w:delText>(</w:delText>
        </w:r>
        <w:commentRangeStart w:id="7"/>
        <w:r w:rsidDel="00D46A0E">
          <w:rPr>
            <w:rFonts w:ascii="Times New Roman" w:hAnsi="Times New Roman" w:cs="Times New Roman"/>
          </w:rPr>
          <w:delText>skrive</w:delText>
        </w:r>
      </w:del>
      <w:r>
        <w:rPr>
          <w:rFonts w:ascii="Times New Roman" w:hAnsi="Times New Roman" w:cs="Times New Roman"/>
        </w:rPr>
        <w:t>konvention</w:t>
      </w:r>
      <w:commentRangeEnd w:id="7"/>
      <w:r w:rsidR="002B053D">
        <w:rPr>
          <w:rStyle w:val="CommentReference"/>
        </w:rPr>
        <w:commentReference w:id="7"/>
      </w:r>
      <w:ins w:id="8" w:author="Costanza Navarretta" w:date="2010-06-17T15:09:00Z">
        <w:r w:rsidR="00D46A0E">
          <w:rPr>
            <w:rFonts w:ascii="Times New Roman" w:hAnsi="Times New Roman" w:cs="Times New Roman"/>
          </w:rPr>
          <w:t>erne fra skriftsprog</w:t>
        </w:r>
      </w:ins>
      <w:ins w:id="9" w:author="Costanza Navarretta" w:date="2010-06-17T15:10:00Z">
        <w:r w:rsidR="00D46A0E">
          <w:rPr>
            <w:rFonts w:ascii="Times New Roman" w:hAnsi="Times New Roman" w:cs="Times New Roman"/>
          </w:rPr>
          <w:t>,</w:t>
        </w:r>
      </w:ins>
      <w:del w:id="10" w:author="Costanza Navarretta" w:date="2010-06-17T15:09:00Z">
        <w:r w:rsidDel="00D46A0E">
          <w:rPr>
            <w:rFonts w:ascii="Times New Roman" w:hAnsi="Times New Roman" w:cs="Times New Roman"/>
          </w:rPr>
          <w:delText>)</w:delText>
        </w:r>
      </w:del>
      <w:r>
        <w:rPr>
          <w:rFonts w:ascii="Times New Roman" w:hAnsi="Times New Roman" w:cs="Times New Roman"/>
        </w:rPr>
        <w:t xml:space="preserve"> </w:t>
      </w:r>
      <w:r w:rsidRPr="00CB79F7">
        <w:rPr>
          <w:rFonts w:ascii="Times New Roman" w:hAnsi="Times New Roman" w:cs="Times New Roman"/>
        </w:rPr>
        <w:t xml:space="preserve">og </w:t>
      </w:r>
      <w:ins w:id="11" w:author="Costanza Navarretta" w:date="2010-06-17T15:10:00Z">
        <w:r w:rsidR="00D46A0E">
          <w:rPr>
            <w:rFonts w:ascii="Times New Roman" w:hAnsi="Times New Roman" w:cs="Times New Roman"/>
          </w:rPr>
          <w:t xml:space="preserve">de er blevet </w:t>
        </w:r>
      </w:ins>
      <w:proofErr w:type="spellStart"/>
      <w:r w:rsidRPr="00CB79F7">
        <w:rPr>
          <w:rFonts w:ascii="Times New Roman" w:hAnsi="Times New Roman" w:cs="Times New Roman"/>
        </w:rPr>
        <w:t>tidsal</w:t>
      </w:r>
      <w:r>
        <w:rPr>
          <w:rFonts w:ascii="Times New Roman" w:hAnsi="Times New Roman" w:cs="Times New Roman"/>
        </w:rPr>
        <w:t>lj</w:t>
      </w:r>
      <w:r w:rsidRPr="00CB79F7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i</w:t>
      </w:r>
      <w:r w:rsidRPr="00CB79F7">
        <w:rPr>
          <w:rFonts w:ascii="Times New Roman" w:hAnsi="Times New Roman" w:cs="Times New Roman"/>
        </w:rPr>
        <w:t>eret</w:t>
      </w:r>
      <w:proofErr w:type="spellEnd"/>
      <w:r w:rsidRPr="00CB79F7">
        <w:rPr>
          <w:rFonts w:ascii="Times New Roman" w:hAnsi="Times New Roman" w:cs="Times New Roman"/>
        </w:rPr>
        <w:t xml:space="preserve"> på </w:t>
      </w:r>
      <w:proofErr w:type="spellStart"/>
      <w:r w:rsidRPr="00CB79F7">
        <w:rPr>
          <w:rFonts w:ascii="Times New Roman" w:hAnsi="Times New Roman" w:cs="Times New Roman"/>
        </w:rPr>
        <w:t>ordniveau</w:t>
      </w:r>
      <w:proofErr w:type="spellEnd"/>
      <w:r w:rsidRPr="00CB79F7">
        <w:rPr>
          <w:rFonts w:ascii="Times New Roman" w:hAnsi="Times New Roman" w:cs="Times New Roman"/>
        </w:rPr>
        <w:t>.</w:t>
      </w:r>
    </w:p>
    <w:p w:rsidR="00CB79F7" w:rsidRDefault="00CB79F7" w:rsidP="00CB79F7">
      <w:pPr>
        <w:rPr>
          <w:rFonts w:ascii="Times New Roman" w:hAnsi="Times New Roman" w:cs="Times New Roman"/>
        </w:rPr>
      </w:pPr>
      <w:r w:rsidRPr="00CB79F7">
        <w:rPr>
          <w:rFonts w:ascii="Times New Roman" w:hAnsi="Times New Roman" w:cs="Times New Roman"/>
        </w:rPr>
        <w:t>Pitch-filer</w:t>
      </w:r>
      <w:r>
        <w:rPr>
          <w:rFonts w:ascii="Times New Roman" w:hAnsi="Times New Roman" w:cs="Times New Roman"/>
        </w:rPr>
        <w:t>ne</w:t>
      </w:r>
      <w:r w:rsidRPr="00CB79F7">
        <w:rPr>
          <w:rFonts w:ascii="Times New Roman" w:hAnsi="Times New Roman" w:cs="Times New Roman"/>
        </w:rPr>
        <w:t xml:space="preserve"> er blevet konverteret fra PRAAT. </w:t>
      </w:r>
    </w:p>
    <w:p w:rsidR="00CB79F7" w:rsidRDefault="005E0CAD" w:rsidP="00CB79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Videoer,</w:t>
      </w:r>
      <w:r w:rsidR="00CB79F7">
        <w:rPr>
          <w:rFonts w:ascii="Times New Roman" w:hAnsi="Times New Roman" w:cs="Times New Roman"/>
        </w:rPr>
        <w:t xml:space="preserve"> specifikationer</w:t>
      </w:r>
      <w:r>
        <w:rPr>
          <w:rFonts w:ascii="Times New Roman" w:hAnsi="Times New Roman" w:cs="Times New Roman"/>
        </w:rPr>
        <w:t xml:space="preserve"> og transskriptioner</w:t>
      </w:r>
      <w:r w:rsidR="00CB79F7" w:rsidRPr="00CB79F7">
        <w:rPr>
          <w:rFonts w:ascii="Times New Roman" w:hAnsi="Times New Roman" w:cs="Times New Roman"/>
        </w:rPr>
        <w:t xml:space="preserve"> er blevet indlæst i AN</w:t>
      </w:r>
      <w:r>
        <w:rPr>
          <w:rFonts w:ascii="Times New Roman" w:hAnsi="Times New Roman" w:cs="Times New Roman"/>
        </w:rPr>
        <w:t>VIL. H</w:t>
      </w:r>
      <w:r w:rsidR="00CB79F7" w:rsidRPr="00CB79F7">
        <w:rPr>
          <w:rFonts w:ascii="Times New Roman" w:hAnsi="Times New Roman" w:cs="Times New Roman"/>
        </w:rPr>
        <w:t>åndgestus er blevet opmærket.</w:t>
      </w:r>
    </w:p>
    <w:p w:rsidR="005E0CAD" w:rsidRPr="005E0CAD" w:rsidRDefault="005E0CAD" w:rsidP="005E0CAD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Ajourført liste over konversationer der egner sig til opmærkning</w:t>
      </w:r>
    </w:p>
    <w:p w:rsidR="005E0CAD" w:rsidRDefault="005E0CAD" w:rsidP="005E0C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Aflevering</w:t>
      </w:r>
      <w:r w:rsidR="002B053D">
        <w:rPr>
          <w:rFonts w:ascii="Times New Roman" w:hAnsi="Times New Roman" w:cs="Times New Roman"/>
        </w:rPr>
        <w:t>en</w:t>
      </w:r>
      <w:r>
        <w:rPr>
          <w:rFonts w:ascii="Times New Roman" w:hAnsi="Times New Roman" w:cs="Times New Roman"/>
        </w:rPr>
        <w:t xml:space="preserve"> skulle indeholde en ajourført</w:t>
      </w:r>
      <w:r w:rsidRPr="005E0CAD">
        <w:rPr>
          <w:rFonts w:ascii="Times New Roman" w:hAnsi="Times New Roman" w:cs="Times New Roman"/>
        </w:rPr>
        <w:t xml:space="preserve"> liste over videoer fra MOVIN som egner sig til opmærkning (se aflevering T21). Den eksisterende liste</w:t>
      </w:r>
      <w:r>
        <w:rPr>
          <w:rFonts w:ascii="Times New Roman" w:hAnsi="Times New Roman" w:cs="Times New Roman"/>
        </w:rPr>
        <w:t xml:space="preserve"> er ikke blevet</w:t>
      </w:r>
      <w:r w:rsidRPr="005E0CAD">
        <w:rPr>
          <w:rFonts w:ascii="Times New Roman" w:hAnsi="Times New Roman" w:cs="Times New Roman"/>
        </w:rPr>
        <w:t xml:space="preserve"> ajourført </w:t>
      </w:r>
      <w:r w:rsidR="002B053D">
        <w:rPr>
          <w:rFonts w:ascii="Times New Roman" w:hAnsi="Times New Roman" w:cs="Times New Roman"/>
        </w:rPr>
        <w:t>fordi der</w:t>
      </w:r>
      <w:r>
        <w:rPr>
          <w:rFonts w:ascii="Times New Roman" w:hAnsi="Times New Roman" w:cs="Times New Roman"/>
        </w:rPr>
        <w:t xml:space="preserve"> i slutningen af T28 ikke </w:t>
      </w:r>
      <w:r w:rsidR="002B053D">
        <w:rPr>
          <w:rFonts w:ascii="Times New Roman" w:hAnsi="Times New Roman" w:cs="Times New Roman"/>
        </w:rPr>
        <w:t xml:space="preserve">var </w:t>
      </w:r>
      <w:r>
        <w:rPr>
          <w:rFonts w:ascii="Times New Roman" w:hAnsi="Times New Roman" w:cs="Times New Roman"/>
        </w:rPr>
        <w:t>nye frit tilgængelige videoer i MOVIN-databasen.</w:t>
      </w:r>
    </w:p>
    <w:p w:rsidR="005E0CAD" w:rsidRPr="005E0CAD" w:rsidRDefault="005E0CAD" w:rsidP="005E0C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Vi har også erfaret at arbejdet med konvertering og gentransskribering af data </w:t>
      </w:r>
      <w:r w:rsidR="002B053D">
        <w:rPr>
          <w:rFonts w:ascii="Times New Roman" w:hAnsi="Times New Roman" w:cs="Times New Roman"/>
        </w:rPr>
        <w:t xml:space="preserve">fra MOVIN-databasen </w:t>
      </w:r>
      <w:r>
        <w:rPr>
          <w:rFonts w:ascii="Times New Roman" w:hAnsi="Times New Roman" w:cs="Times New Roman"/>
        </w:rPr>
        <w:t>således at den egner sig til vores forskningsbehov</w:t>
      </w:r>
      <w:r w:rsidR="002B053D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er så tidskrævende at det vil være urealistisk at opmærke flere videoer på denne måde. Vi vil derfor i fremtiden arbejde med udvalgte </w:t>
      </w:r>
      <w:r w:rsidR="002B053D">
        <w:rPr>
          <w:rFonts w:ascii="Times New Roman" w:hAnsi="Times New Roman" w:cs="Times New Roman"/>
        </w:rPr>
        <w:t xml:space="preserve">videoer hvor samtalerne allerede </w:t>
      </w:r>
      <w:r>
        <w:rPr>
          <w:rFonts w:ascii="Times New Roman" w:hAnsi="Times New Roman" w:cs="Times New Roman"/>
        </w:rPr>
        <w:t>er transskriberet</w:t>
      </w:r>
      <w:r w:rsidR="002B053D">
        <w:rPr>
          <w:rFonts w:ascii="Times New Roman" w:hAnsi="Times New Roman" w:cs="Times New Roman"/>
        </w:rPr>
        <w:t xml:space="preserve"> til vores behov</w:t>
      </w:r>
      <w:r>
        <w:rPr>
          <w:rFonts w:ascii="Times New Roman" w:hAnsi="Times New Roman" w:cs="Times New Roman"/>
        </w:rPr>
        <w:t>, fx</w:t>
      </w:r>
      <w:r w:rsidR="002B053D">
        <w:rPr>
          <w:rFonts w:ascii="Times New Roman" w:hAnsi="Times New Roman" w:cs="Times New Roman"/>
        </w:rPr>
        <w:t xml:space="preserve"> videoer</w:t>
      </w:r>
      <w:r>
        <w:rPr>
          <w:rFonts w:ascii="Times New Roman" w:hAnsi="Times New Roman" w:cs="Times New Roman"/>
        </w:rPr>
        <w:t xml:space="preserve"> fra </w:t>
      </w:r>
      <w:proofErr w:type="spellStart"/>
      <w:r>
        <w:rPr>
          <w:rFonts w:ascii="Times New Roman" w:hAnsi="Times New Roman" w:cs="Times New Roman"/>
        </w:rPr>
        <w:t>NOMCO-projektet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5E0CAD" w:rsidRPr="00CB79F7" w:rsidRDefault="005E0CAD" w:rsidP="00CB79F7">
      <w:pPr>
        <w:rPr>
          <w:rFonts w:ascii="Times New Roman" w:hAnsi="Times New Roman" w:cs="Times New Roman"/>
        </w:rPr>
      </w:pPr>
    </w:p>
    <w:sectPr w:rsidR="005E0CAD" w:rsidRPr="00CB79F7" w:rsidSect="00C8720A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2" w:author="Costanza Navarretta" w:date="2010-06-17T15:09:00Z" w:initials="CN">
    <w:p w:rsidR="00D46A0E" w:rsidRDefault="00D46A0E">
      <w:pPr>
        <w:pStyle w:val="CommentText"/>
      </w:pPr>
      <w:r>
        <w:rPr>
          <w:rStyle w:val="CommentReference"/>
        </w:rPr>
        <w:annotationRef/>
      </w:r>
    </w:p>
  </w:comment>
  <w:comment w:id="0" w:author="Patrizia Paggio" w:date="2010-06-17T15:08:00Z" w:initials="Patrizia">
    <w:p w:rsidR="002B053D" w:rsidRPr="00D46A0E" w:rsidRDefault="002B053D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 w:rsidRPr="00D46A0E">
        <w:rPr>
          <w:lang w:val="it-IT"/>
        </w:rPr>
        <w:t xml:space="preserve">n capisco bene se ”CHILD i” è il nome di un file. </w:t>
      </w:r>
    </w:p>
  </w:comment>
  <w:comment w:id="7" w:author="Patrizia Paggio" w:date="2010-06-17T14:36:00Z" w:initials="Patrizia">
    <w:p w:rsidR="002B053D" w:rsidRPr="00D46A0E" w:rsidRDefault="002B053D">
      <w:pPr>
        <w:pStyle w:val="CommentText"/>
        <w:rPr>
          <w:lang w:val="it-IT"/>
        </w:rPr>
      </w:pPr>
      <w:r>
        <w:rPr>
          <w:rStyle w:val="CommentReference"/>
        </w:rPr>
        <w:annotationRef/>
      </w:r>
      <w:r w:rsidRPr="00D46A0E">
        <w:rPr>
          <w:lang w:val="it-IT"/>
        </w:rPr>
        <w:t>Le implicazioni non sono chiare, lo toglierei.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EB519D"/>
    <w:multiLevelType w:val="hybridMultilevel"/>
    <w:tmpl w:val="8196EBC8"/>
    <w:lvl w:ilvl="0" w:tplc="040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164CA8"/>
    <w:multiLevelType w:val="hybridMultilevel"/>
    <w:tmpl w:val="8196EBC8"/>
    <w:lvl w:ilvl="0" w:tplc="040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4602CC"/>
    <w:multiLevelType w:val="hybridMultilevel"/>
    <w:tmpl w:val="1AA20C4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1304"/>
  <w:hyphenationZone w:val="425"/>
  <w:characterSpacingControl w:val="doNotCompress"/>
  <w:compat/>
  <w:rsids>
    <w:rsidRoot w:val="00CB79F7"/>
    <w:rsid w:val="002B053D"/>
    <w:rsid w:val="004D1277"/>
    <w:rsid w:val="005E0CAD"/>
    <w:rsid w:val="00C8720A"/>
    <w:rsid w:val="00CB79F7"/>
    <w:rsid w:val="00D46A0E"/>
    <w:rsid w:val="00ED1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2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0CA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B05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05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05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5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5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0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05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 for Sprogteknologi KUA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Costanza Navarretta</dc:creator>
  <cp:keywords/>
  <dc:description/>
  <cp:lastModifiedBy>Costanza Navarretta</cp:lastModifiedBy>
  <cp:revision>2</cp:revision>
  <dcterms:created xsi:type="dcterms:W3CDTF">2010-06-17T13:12:00Z</dcterms:created>
  <dcterms:modified xsi:type="dcterms:W3CDTF">2010-06-17T13:12:00Z</dcterms:modified>
</cp:coreProperties>
</file>